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502" w:rsidRDefault="00011D9E">
      <w:r>
        <w:t>Lesson Plan Template                       Rev 10/1/09</w:t>
      </w:r>
      <w:r>
        <w:tab/>
      </w:r>
      <w:r>
        <w:tab/>
      </w:r>
      <w:r>
        <w:tab/>
        <w:t xml:space="preserve">Dr. Thieman  </w:t>
      </w:r>
    </w:p>
    <w:p w:rsidR="00FE2C01" w:rsidRDefault="00966D00"/>
    <w:p w:rsidR="00FE2C01" w:rsidRDefault="00011D9E">
      <w:proofErr w:type="spellStart"/>
      <w:r>
        <w:t>Name</w:t>
      </w:r>
      <w:proofErr w:type="gramStart"/>
      <w:r>
        <w:t>:_</w:t>
      </w:r>
      <w:proofErr w:type="gramEnd"/>
      <w:r>
        <w:t>_</w:t>
      </w:r>
      <w:r w:rsidR="0015449E">
        <w:t>Erin</w:t>
      </w:r>
      <w:proofErr w:type="spellEnd"/>
      <w:r w:rsidR="0015449E">
        <w:t xml:space="preserve"> </w:t>
      </w:r>
      <w:proofErr w:type="spellStart"/>
      <w:r w:rsidR="0015449E">
        <w:t>Corzine</w:t>
      </w:r>
      <w:proofErr w:type="spellEnd"/>
      <w:r w:rsidR="0015449E">
        <w:t>____</w:t>
      </w:r>
      <w:r>
        <w:t>_________</w:t>
      </w:r>
      <w:r>
        <w:tab/>
      </w:r>
      <w:r>
        <w:tab/>
        <w:t>Age/Grade Level_____</w:t>
      </w:r>
      <w:r w:rsidR="002711E8">
        <w:t>8th___</w:t>
      </w:r>
      <w:r>
        <w:t>____</w:t>
      </w:r>
    </w:p>
    <w:p w:rsidR="00FE2C01" w:rsidRDefault="00011D9E">
      <w:r>
        <w:t>Subject Area(s)____</w:t>
      </w:r>
      <w:r w:rsidR="0015449E">
        <w:t>MUSIC</w:t>
      </w:r>
      <w:r>
        <w:t>_______</w:t>
      </w:r>
      <w:r w:rsidR="002711E8">
        <w:t>____</w:t>
      </w:r>
      <w:r w:rsidR="002711E8">
        <w:tab/>
      </w:r>
      <w:r w:rsidR="002711E8">
        <w:tab/>
        <w:t xml:space="preserve">Unit </w:t>
      </w:r>
      <w:proofErr w:type="spellStart"/>
      <w:r w:rsidR="002711E8">
        <w:t>Title</w:t>
      </w:r>
      <w:proofErr w:type="gramStart"/>
      <w:r w:rsidR="002711E8">
        <w:t>:_</w:t>
      </w:r>
      <w:proofErr w:type="gramEnd"/>
      <w:r w:rsidR="002711E8">
        <w:t>Multicultural</w:t>
      </w:r>
      <w:proofErr w:type="spellEnd"/>
      <w:r w:rsidR="002711E8">
        <w:t xml:space="preserve"> Folk Music</w:t>
      </w:r>
    </w:p>
    <w:p w:rsidR="00FE2C01" w:rsidRDefault="0015449E">
      <w:r>
        <w:t xml:space="preserve">Lesson Title: Music and Instruments of Appalachia   </w:t>
      </w:r>
      <w:r w:rsidR="00011D9E">
        <w:t>Estimated Time__</w:t>
      </w:r>
      <w:r>
        <w:t>40 minutes</w:t>
      </w:r>
      <w:r w:rsidR="00011D9E">
        <w:t>______________</w:t>
      </w:r>
    </w:p>
    <w:p w:rsidR="00E13502" w:rsidRDefault="00966D00"/>
    <w:p w:rsidR="00FE2C01" w:rsidRPr="0015449E" w:rsidRDefault="00011D9E" w:rsidP="00B179BB">
      <w:r w:rsidRPr="00FE2C01">
        <w:rPr>
          <w:b/>
        </w:rPr>
        <w:t>Purpose/Rationale for lesson</w:t>
      </w:r>
      <w:r>
        <w:rPr>
          <w:b/>
        </w:rPr>
        <w:t>:</w:t>
      </w:r>
      <w:r w:rsidR="0015449E">
        <w:rPr>
          <w:b/>
        </w:rPr>
        <w:t xml:space="preserve"> </w:t>
      </w:r>
      <w:r w:rsidR="0015449E" w:rsidRPr="0015449E">
        <w:t xml:space="preserve">To explore the </w:t>
      </w:r>
      <w:proofErr w:type="gramStart"/>
      <w:r w:rsidR="0015449E" w:rsidRPr="0015449E">
        <w:t xml:space="preserve">reasons </w:t>
      </w:r>
      <w:ins w:id="0" w:author="Gayle Thieman" w:date="2010-08-08T16:11:00Z">
        <w:r w:rsidR="000C64BC">
          <w:t xml:space="preserve"> why</w:t>
        </w:r>
        <w:proofErr w:type="gramEnd"/>
        <w:r w:rsidR="000C64BC">
          <w:t xml:space="preserve"> </w:t>
        </w:r>
      </w:ins>
      <w:del w:id="1" w:author="Gayle Thieman" w:date="2010-08-08T16:11:00Z">
        <w:r w:rsidR="0015449E" w:rsidRPr="0015449E" w:rsidDel="000C64BC">
          <w:delText xml:space="preserve">in which </w:delText>
        </w:r>
      </w:del>
      <w:r w:rsidR="0015449E" w:rsidRPr="0015449E">
        <w:t>Appalachian music is culturally significant</w:t>
      </w:r>
    </w:p>
    <w:p w:rsidR="00B179BB" w:rsidRPr="0015449E" w:rsidRDefault="00B179BB" w:rsidP="00B179BB"/>
    <w:p w:rsidR="00B179BB" w:rsidRPr="00FE2C01" w:rsidRDefault="00B179BB" w:rsidP="00B179BB">
      <w:pPr>
        <w:rPr>
          <w:b/>
        </w:rPr>
      </w:pPr>
      <w:r w:rsidRPr="00FE2C01">
        <w:rPr>
          <w:b/>
        </w:rPr>
        <w:t xml:space="preserve">Curriculum Framing Questions:  </w:t>
      </w:r>
    </w:p>
    <w:p w:rsidR="00B179BB" w:rsidRDefault="00B179BB" w:rsidP="00B179BB">
      <w:r>
        <w:tab/>
        <w:t>Essential Question:</w:t>
      </w:r>
      <w:r w:rsidR="0015449E">
        <w:t xml:space="preserve"> Why does American multicultural folk music matter?</w:t>
      </w:r>
    </w:p>
    <w:p w:rsidR="00B179BB" w:rsidRDefault="00B179BB" w:rsidP="00B179BB">
      <w:pPr>
        <w:ind w:firstLine="720"/>
      </w:pPr>
      <w:r>
        <w:t>Unit Question that applies to this lesson:</w:t>
      </w:r>
      <w:r w:rsidR="0015449E">
        <w:t xml:space="preserve"> What are the different types of folk music and how is folk music used?</w:t>
      </w:r>
    </w:p>
    <w:p w:rsidR="00B179BB" w:rsidRDefault="00B179BB" w:rsidP="00B179BB">
      <w:pPr>
        <w:ind w:firstLine="720"/>
      </w:pPr>
      <w:r>
        <w:t>Lesson or Content Question(s):</w:t>
      </w:r>
      <w:r w:rsidR="0015449E">
        <w:t xml:space="preserve"> Wha</w:t>
      </w:r>
      <w:r w:rsidR="002711E8">
        <w:t>t are the instruments traditionally played in Appalachian music</w:t>
      </w:r>
      <w:proofErr w:type="gramStart"/>
      <w:r w:rsidR="002711E8">
        <w:t>?,</w:t>
      </w:r>
      <w:proofErr w:type="gramEnd"/>
      <w:r w:rsidR="002711E8">
        <w:t xml:space="preserve"> How is the pitch changed when playing a wash-bin bass?</w:t>
      </w:r>
    </w:p>
    <w:p w:rsidR="00B179BB" w:rsidRDefault="00B179BB" w:rsidP="00B179BB"/>
    <w:p w:rsidR="00B179BB" w:rsidRDefault="00B179BB" w:rsidP="00B179BB">
      <w:r w:rsidRPr="00FE2C01">
        <w:rPr>
          <w:b/>
        </w:rPr>
        <w:t>Goal:</w:t>
      </w:r>
      <w:r>
        <w:t xml:space="preserve">  (broad general understanding or skill)</w:t>
      </w:r>
      <w:r w:rsidR="00AA1433">
        <w:t>: Understanding of the musical structure of folk music, it</w:t>
      </w:r>
      <w:del w:id="2" w:author="Gayle Thieman" w:date="2010-08-08T16:12:00Z">
        <w:r w:rsidR="00AA1433" w:rsidDel="000C64BC">
          <w:delText>’</w:delText>
        </w:r>
      </w:del>
      <w:r w:rsidR="00AA1433">
        <w:t>s uses and how it is culturally relevant.</w:t>
      </w:r>
      <w:r w:rsidR="00D10CFC">
        <w:t xml:space="preserve"> Understanding that sound is created with vibrations and how the speed of the vibration correlates to the pitch produced.</w:t>
      </w:r>
    </w:p>
    <w:p w:rsidR="00B179BB" w:rsidRDefault="00B179BB" w:rsidP="00B179BB"/>
    <w:p w:rsidR="00B179BB" w:rsidRDefault="00B179BB">
      <w:r w:rsidRPr="00FE2C01">
        <w:rPr>
          <w:b/>
        </w:rPr>
        <w:t>Learning Objective</w:t>
      </w:r>
      <w:r>
        <w:rPr>
          <w:b/>
        </w:rPr>
        <w:t>(s)</w:t>
      </w:r>
      <w:r w:rsidRPr="00FE2C01">
        <w:rPr>
          <w:b/>
        </w:rPr>
        <w:t>:</w:t>
      </w:r>
      <w:r>
        <w:t xml:space="preserve">  (behavioral, observable, measureable)</w:t>
      </w:r>
      <w:r w:rsidR="00AA1433">
        <w:t xml:space="preserve"> s. </w:t>
      </w:r>
      <w:proofErr w:type="gramStart"/>
      <w:r w:rsidR="00AA1433">
        <w:t>identify</w:t>
      </w:r>
      <w:proofErr w:type="gramEnd"/>
      <w:r w:rsidR="00D10CFC">
        <w:t xml:space="preserve"> the</w:t>
      </w:r>
      <w:r w:rsidR="00AA1433">
        <w:t xml:space="preserve"> chordal structure a folk song recording.  S. </w:t>
      </w:r>
      <w:proofErr w:type="gramStart"/>
      <w:r w:rsidR="00AA1433">
        <w:t>identify</w:t>
      </w:r>
      <w:proofErr w:type="gramEnd"/>
      <w:r w:rsidR="00D10CFC">
        <w:t xml:space="preserve"> the</w:t>
      </w:r>
      <w:r w:rsidR="00AA1433">
        <w:t xml:space="preserve"> instruments being played. S. </w:t>
      </w:r>
      <w:proofErr w:type="gramStart"/>
      <w:r w:rsidR="00AA1433">
        <w:t>identify</w:t>
      </w:r>
      <w:proofErr w:type="gramEnd"/>
      <w:r w:rsidR="00AA1433">
        <w:t xml:space="preserve"> the meter of a folk song recording</w:t>
      </w:r>
      <w:r w:rsidR="00D10CFC">
        <w:t>.</w:t>
      </w:r>
      <w:ins w:id="3" w:author="Gayle Thieman" w:date="2010-08-08T16:12:00Z">
        <w:r w:rsidR="000C64BC">
          <w:t xml:space="preserve">  OK</w:t>
        </w:r>
      </w:ins>
    </w:p>
    <w:p w:rsidR="00B179BB" w:rsidRDefault="00B179BB"/>
    <w:p w:rsidR="00AA1433" w:rsidRDefault="00B179BB">
      <w:r w:rsidRPr="00FE2C01">
        <w:rPr>
          <w:b/>
        </w:rPr>
        <w:t>Curriculum Standard(s):</w:t>
      </w:r>
      <w:r w:rsidR="00AA1433" w:rsidRPr="00AA1433">
        <w:t xml:space="preserve"> </w:t>
      </w:r>
      <w:r w:rsidR="00AA1433">
        <w:t>National Standards:</w:t>
      </w:r>
    </w:p>
    <w:p w:rsidR="00B179BB" w:rsidRDefault="00011D9E">
      <w:r>
        <w:t xml:space="preserve">4. Composing and arranging music within specified guidelines. </w:t>
      </w:r>
      <w:r w:rsidR="00AA1433">
        <w:t>6. Listening to, analyzing, and describing music. 7. Evaluating music and music performances.</w:t>
      </w:r>
      <w:r w:rsidR="00AA1433" w:rsidRPr="00AA1433">
        <w:t xml:space="preserve"> </w:t>
      </w:r>
      <w:r w:rsidR="00AA1433">
        <w:t>9. Understanding music in relation to history and culture.</w:t>
      </w:r>
      <w:ins w:id="4" w:author="Gayle Thieman" w:date="2010-08-08T16:12:00Z">
        <w:r w:rsidR="000C64BC">
          <w:t xml:space="preserve">  OK</w:t>
        </w:r>
      </w:ins>
    </w:p>
    <w:p w:rsidR="00B179BB" w:rsidRDefault="00B179BB"/>
    <w:p w:rsidR="00B179BB" w:rsidRDefault="00B179BB">
      <w:pPr>
        <w:rPr>
          <w:b/>
        </w:rPr>
      </w:pPr>
      <w:r w:rsidRPr="00FE2C01">
        <w:rPr>
          <w:b/>
        </w:rPr>
        <w:t>Materials Needed:</w:t>
      </w:r>
      <w:r w:rsidR="00AA1433">
        <w:rPr>
          <w:b/>
        </w:rPr>
        <w:t xml:space="preserve"> </w:t>
      </w:r>
      <w:r w:rsidR="00AA1433" w:rsidRPr="00AA1433">
        <w:t>Wash-bin Bass</w:t>
      </w:r>
      <w:r w:rsidR="00D10CFC">
        <w:t>, recording</w:t>
      </w:r>
      <w:r w:rsidR="00011D9E">
        <w:t>s</w:t>
      </w:r>
      <w:r w:rsidR="00D10CFC">
        <w:t xml:space="preserve"> of traditional Appalachian music.</w:t>
      </w:r>
    </w:p>
    <w:p w:rsidR="00B179BB" w:rsidRDefault="00B179BB">
      <w:pPr>
        <w:rPr>
          <w:b/>
        </w:rPr>
      </w:pPr>
    </w:p>
    <w:p w:rsidR="00B179BB" w:rsidRPr="00AA1433" w:rsidRDefault="00B179BB">
      <w:r>
        <w:rPr>
          <w:b/>
        </w:rPr>
        <w:t xml:space="preserve">Background knowledge or skills </w:t>
      </w:r>
      <w:proofErr w:type="gramStart"/>
      <w:r>
        <w:rPr>
          <w:b/>
        </w:rPr>
        <w:t>students</w:t>
      </w:r>
      <w:proofErr w:type="gramEnd"/>
      <w:r>
        <w:rPr>
          <w:b/>
        </w:rPr>
        <w:t xml:space="preserve"> need prior to lesson:</w:t>
      </w:r>
      <w:r w:rsidR="00AA1433">
        <w:rPr>
          <w:b/>
        </w:rPr>
        <w:t xml:space="preserve"> </w:t>
      </w:r>
      <w:r w:rsidR="00AA1433" w:rsidRPr="00AA1433">
        <w:t>Understanding of the structure of I, IV, V chords</w:t>
      </w:r>
      <w:r w:rsidR="00D10CFC">
        <w:t>, and meter.</w:t>
      </w:r>
      <w:r w:rsidR="00AA1433">
        <w:t xml:space="preserve"> </w:t>
      </w:r>
      <w:r w:rsidR="00CB0E3E">
        <w:t>Knowledge of sol-</w:t>
      </w:r>
      <w:proofErr w:type="spellStart"/>
      <w:r w:rsidR="00CB0E3E">
        <w:t>feg</w:t>
      </w:r>
      <w:proofErr w:type="spellEnd"/>
      <w:r w:rsidR="00CB0E3E">
        <w:t xml:space="preserve"> notes</w:t>
      </w:r>
      <w:r w:rsidR="00011D9E">
        <w:t>.</w:t>
      </w:r>
    </w:p>
    <w:p w:rsidR="00B179BB" w:rsidRDefault="00B179BB"/>
    <w:p w:rsidR="000C64BC" w:rsidRDefault="00B179BB" w:rsidP="000C64BC">
      <w:pPr>
        <w:numPr>
          <w:ins w:id="5" w:author="Gayle Thieman" w:date="2010-08-08T16:13:00Z"/>
        </w:numPr>
        <w:rPr>
          <w:ins w:id="6" w:author="Gayle Thieman" w:date="2010-08-08T16:13:00Z"/>
        </w:rPr>
      </w:pPr>
      <w:r w:rsidRPr="00FE2C01">
        <w:rPr>
          <w:b/>
        </w:rPr>
        <w:t>Hook or Introduction</w:t>
      </w:r>
      <w:r>
        <w:t xml:space="preserve"> to get students’ attention and get </w:t>
      </w:r>
      <w:proofErr w:type="gramStart"/>
      <w:r>
        <w:t>them :</w:t>
      </w:r>
      <w:proofErr w:type="gramEnd"/>
      <w:r w:rsidR="00D10CFC">
        <w:t xml:space="preserve"> </w:t>
      </w:r>
      <w:ins w:id="7" w:author="Gayle Thieman" w:date="2010-08-08T16:13:00Z">
        <w:r w:rsidR="000C64BC">
          <w:t>S. enter to a recording Appalachian folk music playing.</w:t>
        </w:r>
      </w:ins>
      <w:ins w:id="8" w:author="Gayle Thieman" w:date="2010-08-08T16:16:00Z">
        <w:r w:rsidR="00966D00">
          <w:t xml:space="preserve">  What song are you playing?</w:t>
        </w:r>
      </w:ins>
    </w:p>
    <w:p w:rsidR="000C64BC" w:rsidRDefault="000C64BC" w:rsidP="000C64BC">
      <w:pPr>
        <w:numPr>
          <w:ins w:id="9" w:author="Gayle Thieman" w:date="2010-08-08T16:13:00Z"/>
        </w:numPr>
        <w:rPr>
          <w:ins w:id="10" w:author="Gayle Thieman" w:date="2010-08-08T16:13:00Z"/>
        </w:rPr>
      </w:pPr>
      <w:ins w:id="11" w:author="Gayle Thieman" w:date="2010-08-08T16:13:00Z">
        <w:r>
          <w:t xml:space="preserve">T. </w:t>
        </w:r>
        <w:proofErr w:type="gramStart"/>
        <w:r>
          <w:t>suggest</w:t>
        </w:r>
        <w:proofErr w:type="gramEnd"/>
        <w:r>
          <w:t xml:space="preserve"> for them to pat the beat on their knees as they take their seats.</w:t>
        </w:r>
      </w:ins>
    </w:p>
    <w:p w:rsidR="00B179BB" w:rsidDel="00966D00" w:rsidRDefault="00B179BB">
      <w:pPr>
        <w:rPr>
          <w:del w:id="12" w:author="Gayle Thieman" w:date="2010-08-08T16:15:00Z"/>
        </w:rPr>
      </w:pPr>
    </w:p>
    <w:p w:rsidR="00B179BB" w:rsidRDefault="00B179BB"/>
    <w:p w:rsidR="00D10CFC" w:rsidRDefault="00B179BB">
      <w:r w:rsidRPr="00FE2C01">
        <w:rPr>
          <w:b/>
        </w:rPr>
        <w:t>Procedures:</w:t>
      </w:r>
      <w:r>
        <w:t xml:space="preserve">  </w:t>
      </w:r>
      <w:del w:id="13" w:author="Gayle Thieman" w:date="2010-08-08T16:16:00Z">
        <w:r w:rsidDel="00966D00">
          <w:delText>List each step or activity in the order they will occur. Your procedures  should clearly list what the teacher is doing and what the students are doing.</w:delText>
        </w:r>
      </w:del>
    </w:p>
    <w:p w:rsidR="00D10CFC" w:rsidDel="000C64BC" w:rsidRDefault="006D5488">
      <w:pPr>
        <w:rPr>
          <w:del w:id="14" w:author="Gayle Thieman" w:date="2010-08-08T16:13:00Z"/>
        </w:rPr>
      </w:pPr>
      <w:del w:id="15" w:author="Gayle Thieman" w:date="2010-08-08T16:13:00Z">
        <w:r w:rsidDel="000C64BC">
          <w:delText>S</w:delText>
        </w:r>
        <w:r w:rsidR="00D10CFC" w:rsidDel="000C64BC">
          <w:delText xml:space="preserve">. enter </w:delText>
        </w:r>
        <w:r w:rsidDel="000C64BC">
          <w:delText>to a recording Appalachian folk music</w:delText>
        </w:r>
        <w:r w:rsidR="00D10CFC" w:rsidDel="000C64BC">
          <w:delText xml:space="preserve"> playing.</w:delText>
        </w:r>
      </w:del>
    </w:p>
    <w:p w:rsidR="00D10CFC" w:rsidDel="000C64BC" w:rsidRDefault="00D10CFC">
      <w:pPr>
        <w:rPr>
          <w:del w:id="16" w:author="Gayle Thieman" w:date="2010-08-08T16:13:00Z"/>
        </w:rPr>
      </w:pPr>
      <w:del w:id="17" w:author="Gayle Thieman" w:date="2010-08-08T16:13:00Z">
        <w:r w:rsidDel="000C64BC">
          <w:delText>T. suggest for them to pat the beat on their knees as they take their seats.</w:delText>
        </w:r>
      </w:del>
    </w:p>
    <w:p w:rsidR="00D10CFC" w:rsidRDefault="00D10CFC">
      <w:r>
        <w:t xml:space="preserve">T:(once recording has stopped) “How can we figure out the meter of </w:t>
      </w:r>
      <w:ins w:id="18" w:author="Gayle Thieman" w:date="2010-08-08T16:17:00Z">
        <w:r w:rsidR="00966D00">
          <w:t xml:space="preserve"> (list song title)</w:t>
        </w:r>
      </w:ins>
      <w:del w:id="19" w:author="Gayle Thieman" w:date="2010-08-08T16:17:00Z">
        <w:r w:rsidDel="00966D00">
          <w:delText>that piece</w:delText>
        </w:r>
      </w:del>
      <w:r>
        <w:t>?”</w:t>
      </w:r>
    </w:p>
    <w:p w:rsidR="00B179BB" w:rsidRDefault="00D10CFC">
      <w:r>
        <w:t xml:space="preserve">S. </w:t>
      </w:r>
      <w:proofErr w:type="gramStart"/>
      <w:r>
        <w:t>offer</w:t>
      </w:r>
      <w:proofErr w:type="gramEnd"/>
      <w:r>
        <w:t xml:space="preserve"> strategies for solution.</w:t>
      </w:r>
      <w:r w:rsidR="00B179BB">
        <w:t xml:space="preserve"> </w:t>
      </w:r>
    </w:p>
    <w:p w:rsidR="00D10CFC" w:rsidRDefault="006D5488">
      <w:r>
        <w:t>T: “What is the first instrument you can remember hearing?” How do you know it was ______instrument?  What properties of the sound lead you to know? What other instruments were there?” (</w:t>
      </w:r>
      <w:proofErr w:type="gramStart"/>
      <w:r>
        <w:t>continues</w:t>
      </w:r>
      <w:proofErr w:type="gramEnd"/>
      <w:r>
        <w:t xml:space="preserve"> similar line of questioning)</w:t>
      </w:r>
    </w:p>
    <w:p w:rsidR="006D5488" w:rsidRDefault="006D5488">
      <w:r>
        <w:t>S: Offer answers.</w:t>
      </w:r>
    </w:p>
    <w:p w:rsidR="006D5488" w:rsidRDefault="006D5488">
      <w:r>
        <w:t>T: “We will listen to the piece again, listen for the lyrics.  After the piece has completed, write down what you think the song was about, and any words that you didn’t understand or know the meaning to.”</w:t>
      </w:r>
    </w:p>
    <w:p w:rsidR="006D5488" w:rsidRDefault="006D5488">
      <w:r>
        <w:t>S: listen and write</w:t>
      </w:r>
    </w:p>
    <w:p w:rsidR="006D5488" w:rsidRDefault="006D5488">
      <w:r>
        <w:t>T: ” What is the song about?”</w:t>
      </w:r>
    </w:p>
    <w:p w:rsidR="006D5488" w:rsidRDefault="006D5488">
      <w:r>
        <w:t xml:space="preserve">T: “Does its meaning outline </w:t>
      </w:r>
      <w:ins w:id="20" w:author="Gayle Thieman" w:date="2010-08-08T16:16:00Z">
        <w:r w:rsidR="00966D00">
          <w:t xml:space="preserve">a </w:t>
        </w:r>
      </w:ins>
      <w:r>
        <w:t>dilemma seen in our time?  What are some examples?”</w:t>
      </w:r>
    </w:p>
    <w:p w:rsidR="006D5488" w:rsidRDefault="006D5488">
      <w:r>
        <w:t>S: offer real life examples</w:t>
      </w:r>
      <w:r w:rsidR="00CB0E3E">
        <w:t>.</w:t>
      </w:r>
    </w:p>
    <w:p w:rsidR="00CB0E3E" w:rsidRDefault="00CB0E3E"/>
    <w:p w:rsidR="00CB0E3E" w:rsidRDefault="00CB0E3E">
      <w:r>
        <w:t>PART TWO:</w:t>
      </w:r>
    </w:p>
    <w:p w:rsidR="00CB0E3E" w:rsidRDefault="00CB0E3E">
      <w:r>
        <w:t>T: “Does anyone know what kind of instrument this is?” (</w:t>
      </w:r>
      <w:proofErr w:type="gramStart"/>
      <w:r>
        <w:t>wash</w:t>
      </w:r>
      <w:proofErr w:type="gramEnd"/>
      <w:r>
        <w:t>-bin bass)</w:t>
      </w:r>
    </w:p>
    <w:p w:rsidR="00CB0E3E" w:rsidRDefault="00CB0E3E">
      <w:r>
        <w:t>S: offer ideas</w:t>
      </w:r>
    </w:p>
    <w:p w:rsidR="00CB0E3E" w:rsidRDefault="00CB0E3E">
      <w:r>
        <w:t>T: Demonstrates the bass.</w:t>
      </w:r>
    </w:p>
    <w:p w:rsidR="00CB0E3E" w:rsidRDefault="00CB0E3E">
      <w:r>
        <w:t>T: “How was I changing the pitch?”(</w:t>
      </w:r>
      <w:proofErr w:type="gramStart"/>
      <w:r>
        <w:t>by</w:t>
      </w:r>
      <w:proofErr w:type="gramEnd"/>
      <w:r>
        <w:t xml:space="preserve"> pulling the stick to tighten or loosen the string and plucking with the other hand)</w:t>
      </w:r>
    </w:p>
    <w:p w:rsidR="00CB0E3E" w:rsidRDefault="00CB0E3E">
      <w:r>
        <w:t>S: Explain to t. the way she played the instrument.</w:t>
      </w:r>
    </w:p>
    <w:p w:rsidR="00CB0E3E" w:rsidRDefault="00CB0E3E">
      <w:r>
        <w:t>T: “What notes in sol-</w:t>
      </w:r>
      <w:proofErr w:type="spellStart"/>
      <w:r>
        <w:t>feg</w:t>
      </w:r>
      <w:proofErr w:type="spellEnd"/>
      <w:r>
        <w:t xml:space="preserve"> am I playing?” (</w:t>
      </w:r>
      <w:proofErr w:type="gramStart"/>
      <w:r>
        <w:t>do</w:t>
      </w:r>
      <w:proofErr w:type="gramEnd"/>
      <w:r>
        <w:t>-sol, do-sol, do-</w:t>
      </w:r>
      <w:proofErr w:type="spellStart"/>
      <w:r>
        <w:t>fa</w:t>
      </w:r>
      <w:proofErr w:type="spellEnd"/>
      <w:r>
        <w:t>, do-sol etc..) “What chord structure is that outlining?</w:t>
      </w:r>
    </w:p>
    <w:p w:rsidR="00CB0E3E" w:rsidRDefault="00CB0E3E">
      <w:r>
        <w:t>S: identify sol-</w:t>
      </w:r>
      <w:proofErr w:type="spellStart"/>
      <w:r>
        <w:t>feg</w:t>
      </w:r>
      <w:proofErr w:type="spellEnd"/>
      <w:r>
        <w:t xml:space="preserve"> notes and identify chord structure of song.</w:t>
      </w:r>
    </w:p>
    <w:p w:rsidR="00CB0E3E" w:rsidRDefault="00CB0E3E">
      <w:r>
        <w:t>T: Separates out 4 groups of students. I</w:t>
      </w:r>
      <w:r w:rsidR="00011D9E">
        <w:t xml:space="preserve">nstructions: Create </w:t>
      </w:r>
      <w:proofErr w:type="gramStart"/>
      <w:r w:rsidR="00011D9E">
        <w:t>two measure</w:t>
      </w:r>
      <w:proofErr w:type="gramEnd"/>
      <w:r w:rsidR="00011D9E">
        <w:t xml:space="preserve"> harmonic structure using I, V, and/or IV.  10 minutes designated to group project.  In meantime the wash-bin bass travels from group to group to let s</w:t>
      </w:r>
      <w:ins w:id="21" w:author="Gayle Thieman" w:date="2010-08-08T16:18:00Z">
        <w:r w:rsidR="00966D00">
          <w:t>tudents</w:t>
        </w:r>
      </w:ins>
      <w:del w:id="22" w:author="Gayle Thieman" w:date="2010-08-08T16:17:00Z">
        <w:r w:rsidR="00011D9E" w:rsidDel="00966D00">
          <w:delText>.</w:delText>
        </w:r>
      </w:del>
      <w:r w:rsidR="00011D9E">
        <w:t xml:space="preserve"> play and change the pitch by moving the stick.</w:t>
      </w:r>
    </w:p>
    <w:p w:rsidR="00011D9E" w:rsidRDefault="00011D9E">
      <w:r>
        <w:t>S. after completion, teacher plays the two measure structure on the bass playing the roots of the chords.</w:t>
      </w:r>
    </w:p>
    <w:p w:rsidR="00CB0E3E" w:rsidRDefault="00CB0E3E"/>
    <w:p w:rsidR="00CB0E3E" w:rsidRDefault="00CB0E3E"/>
    <w:p w:rsidR="00B179BB" w:rsidRDefault="00B179BB">
      <w:proofErr w:type="gramStart"/>
      <w:r w:rsidRPr="00FE2C01">
        <w:rPr>
          <w:b/>
        </w:rPr>
        <w:t>Differentiation/Accommodation</w:t>
      </w:r>
      <w:r>
        <w:t xml:space="preserve"> for diverse learners in your classroom.</w:t>
      </w:r>
      <w:proofErr w:type="gramEnd"/>
      <w:r>
        <w:t xml:space="preserve">  </w:t>
      </w:r>
    </w:p>
    <w:p w:rsidR="00B179BB" w:rsidRDefault="00B179BB"/>
    <w:p w:rsidR="00B179BB" w:rsidRPr="00FE2C01" w:rsidRDefault="00B179BB">
      <w:pPr>
        <w:rPr>
          <w:b/>
        </w:rPr>
      </w:pPr>
      <w:r w:rsidRPr="00FE2C01">
        <w:rPr>
          <w:b/>
        </w:rPr>
        <w:t>Attention to Literacy:</w:t>
      </w:r>
      <w:ins w:id="23" w:author="Gayle Thieman" w:date="2010-08-08T16:18:00Z">
        <w:r w:rsidR="00966D00">
          <w:rPr>
            <w:b/>
          </w:rPr>
          <w:t xml:space="preserve"> Interpret song lyrics</w:t>
        </w:r>
      </w:ins>
    </w:p>
    <w:p w:rsidR="00B179BB" w:rsidRDefault="00B179BB" w:rsidP="00B179BB"/>
    <w:p w:rsidR="00B179BB" w:rsidRDefault="00B179BB" w:rsidP="00B179BB">
      <w:r w:rsidRPr="00FE2C01">
        <w:rPr>
          <w:b/>
        </w:rPr>
        <w:t>Closure:</w:t>
      </w:r>
      <w:r>
        <w:t xml:space="preserve">  </w:t>
      </w:r>
      <w:r w:rsidR="00011D9E">
        <w:t>T. will put on recording of new folk song</w:t>
      </w:r>
      <w:ins w:id="24" w:author="Gayle Thieman" w:date="2010-08-08T16:18:00Z">
        <w:r w:rsidR="00966D00">
          <w:t xml:space="preserve"> (which one?)</w:t>
        </w:r>
      </w:ins>
      <w:r w:rsidR="00011D9E">
        <w:t xml:space="preserve"> for the students to march out of the room to.</w:t>
      </w:r>
    </w:p>
    <w:p w:rsidR="00B179BB" w:rsidRDefault="00B179BB"/>
    <w:p w:rsidR="00011D9E" w:rsidRDefault="00B179BB">
      <w:r w:rsidRPr="00FE2C01">
        <w:rPr>
          <w:b/>
        </w:rPr>
        <w:t>Assessment and Evaluation of Student Learning</w:t>
      </w:r>
      <w:r w:rsidR="00011D9E">
        <w:rPr>
          <w:b/>
        </w:rPr>
        <w:t>:</w:t>
      </w:r>
    </w:p>
    <w:p w:rsidR="00B179BB" w:rsidRDefault="00011D9E" w:rsidP="00011D9E">
      <w:pPr>
        <w:ind w:firstLine="720"/>
        <w:rPr>
          <w:ins w:id="25" w:author="Gayle Thieman" w:date="2010-08-08T16:20:00Z"/>
        </w:rPr>
      </w:pPr>
      <w:r>
        <w:t xml:space="preserve">While the students are in groups I will watch them as they take a turn on the wash-bin bass to see if they </w:t>
      </w:r>
      <w:del w:id="26" w:author="Gayle Thieman" w:date="2010-08-08T16:18:00Z">
        <w:r w:rsidDel="00966D00">
          <w:delText xml:space="preserve">correctly </w:delText>
        </w:r>
      </w:del>
      <w:r>
        <w:t xml:space="preserve">can </w:t>
      </w:r>
      <w:ins w:id="27" w:author="Gayle Thieman" w:date="2010-08-08T16:18:00Z">
        <w:r w:rsidR="00966D00">
          <w:t xml:space="preserve">correctly </w:t>
        </w:r>
      </w:ins>
      <w:r>
        <w:t xml:space="preserve">change the pitch.  As I ask questions I will use cards with each student’s name on them and ask them the questions throughout to make sure </w:t>
      </w:r>
      <w:proofErr w:type="gramStart"/>
      <w:r>
        <w:t>no-one</w:t>
      </w:r>
      <w:proofErr w:type="gramEnd"/>
      <w:r>
        <w:t xml:space="preserve"> is left without answering a question.</w:t>
      </w:r>
    </w:p>
    <w:p w:rsidR="00966D00" w:rsidRDefault="00966D00" w:rsidP="00011D9E">
      <w:pPr>
        <w:numPr>
          <w:ins w:id="28" w:author="Gayle Thieman" w:date="2010-08-08T16:20:00Z"/>
        </w:numPr>
        <w:ind w:firstLine="720"/>
        <w:rPr>
          <w:ins w:id="29" w:author="Gayle Thieman" w:date="2010-08-08T16:20:00Z"/>
        </w:rPr>
      </w:pPr>
    </w:p>
    <w:p w:rsidR="00966D00" w:rsidRDefault="00966D00" w:rsidP="00011D9E">
      <w:pPr>
        <w:numPr>
          <w:ins w:id="30" w:author="Gayle Thieman" w:date="2010-08-08T16:20:00Z"/>
        </w:numPr>
        <w:ind w:firstLine="720"/>
      </w:pPr>
      <w:ins w:id="31" w:author="Gayle Thieman" w:date="2010-08-08T16:20:00Z">
        <w:r>
          <w:t xml:space="preserve">Include estimated time for each </w:t>
        </w:r>
        <w:r>
          <w:t>lesson</w:t>
        </w:r>
        <w:r>
          <w:t xml:space="preserve"> procedure.  How are you dividing up the 40 minutes of instruction?  </w:t>
        </w:r>
      </w:ins>
    </w:p>
    <w:p w:rsidR="00B179BB" w:rsidRDefault="00B179BB"/>
    <w:p w:rsidR="00B179BB" w:rsidRDefault="00B179BB">
      <w:r>
        <w:tab/>
      </w:r>
    </w:p>
    <w:p w:rsidR="00B179BB" w:rsidRDefault="00B179BB"/>
    <w:p w:rsidR="00B179BB" w:rsidRDefault="00B179BB"/>
    <w:p w:rsidR="00B179BB" w:rsidRDefault="00B179BB">
      <w:r>
        <w:tab/>
      </w:r>
    </w:p>
    <w:sectPr w:rsidR="00B179BB" w:rsidSect="00B179B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701"/>
  <w:trackRevision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rsids>
    <w:rsidRoot w:val="00BB4D88"/>
    <w:rsid w:val="00011D9E"/>
    <w:rsid w:val="000C64BC"/>
    <w:rsid w:val="0015449E"/>
    <w:rsid w:val="002711E8"/>
    <w:rsid w:val="0040565A"/>
    <w:rsid w:val="00522DBE"/>
    <w:rsid w:val="006D5488"/>
    <w:rsid w:val="009345B2"/>
    <w:rsid w:val="00966D00"/>
    <w:rsid w:val="00AA1433"/>
    <w:rsid w:val="00B179BB"/>
    <w:rsid w:val="00BB4D88"/>
    <w:rsid w:val="00C022F1"/>
    <w:rsid w:val="00CA49F4"/>
    <w:rsid w:val="00CB0E3E"/>
    <w:rsid w:val="00D10CFC"/>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522DBE"/>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0C64BC"/>
    <w:rPr>
      <w:rFonts w:ascii="Lucida Grande" w:hAnsi="Lucida Grande"/>
      <w:sz w:val="18"/>
      <w:szCs w:val="18"/>
    </w:rPr>
  </w:style>
  <w:style w:type="character" w:customStyle="1" w:styleId="BalloonTextChar">
    <w:name w:val="Balloon Text Char"/>
    <w:basedOn w:val="DefaultParagraphFont"/>
    <w:link w:val="BalloonText"/>
    <w:uiPriority w:val="99"/>
    <w:semiHidden/>
    <w:rsid w:val="000C64BC"/>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divs>
    <w:div w:id="210202573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667</Words>
  <Characters>3805</Characters>
  <Application>Microsoft Macintosh Word</Application>
  <DocSecurity>0</DocSecurity>
  <Lines>31</Lines>
  <Paragraphs>7</Paragraphs>
  <ScaleCrop>false</ScaleCrop>
  <HeadingPairs>
    <vt:vector size="2" baseType="variant">
      <vt:variant>
        <vt:lpstr>Title</vt:lpstr>
      </vt:variant>
      <vt:variant>
        <vt:i4>1</vt:i4>
      </vt:variant>
    </vt:vector>
  </HeadingPairs>
  <TitlesOfParts>
    <vt:vector size="1" baseType="lpstr">
      <vt:lpstr>Lesson Plan Template</vt:lpstr>
    </vt:vector>
  </TitlesOfParts>
  <Company>Portland State U</Company>
  <LinksUpToDate>false</LinksUpToDate>
  <CharactersWithSpaces>4672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creator>Gayle Thieman</dc:creator>
  <cp:lastModifiedBy>Gayle Thieman</cp:lastModifiedBy>
  <cp:revision>4</cp:revision>
  <dcterms:created xsi:type="dcterms:W3CDTF">2010-08-08T15:59:00Z</dcterms:created>
  <dcterms:modified xsi:type="dcterms:W3CDTF">2010-08-08T23:20:00Z</dcterms:modified>
</cp:coreProperties>
</file>